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224AC9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A3137C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224AC9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224AC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</w:t>
            </w:r>
          </w:p>
        </w:tc>
      </w:tr>
      <w:tr w:rsidR="00AA0C99" w:rsidRPr="00FF3B64" w:rsidTr="00224AC9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A2174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2174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Moja odgovornost</w:t>
            </w:r>
            <w:r w:rsidRPr="00A21741" w:rsidDel="00721E3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224AC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BB3D6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Dječja prava i odgovornosti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224AC9"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BB3D67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BB3D67">
              <w:rPr>
                <w:color w:val="231F20"/>
              </w:rPr>
              <w:t>goo A.3.1. Promišlja o razvoju ljudskih prava.</w:t>
            </w:r>
          </w:p>
          <w:p w:rsidR="00000000" w:rsidRDefault="00BB3D67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BB3D67">
              <w:rPr>
                <w:color w:val="231F20"/>
              </w:rPr>
              <w:t>goo A.3.3. Promiče ljudska prava.</w:t>
            </w:r>
          </w:p>
          <w:p w:rsidR="00000000" w:rsidRDefault="00BB3D67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BB3D67">
              <w:rPr>
                <w:color w:val="231F20"/>
              </w:rPr>
              <w:t>goo A.3.4. Promiče pravo na obrazovanje i pravo na rad.</w:t>
            </w:r>
          </w:p>
          <w:p w:rsidR="00000000" w:rsidRDefault="00BB3D67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BB3D67">
              <w:rPr>
                <w:color w:val="231F20"/>
              </w:rPr>
              <w:t>odr C.3.4. Procjenjuje važnost pravednosti u društvu.</w:t>
            </w:r>
          </w:p>
          <w:p w:rsidR="00000000" w:rsidRDefault="00BB3D67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BB3D67">
              <w:rPr>
                <w:color w:val="231F20"/>
              </w:rPr>
              <w:t>osr C 3.2. Prepoznaje važnost odgovornosti pojedinca u društvu.</w:t>
            </w:r>
          </w:p>
          <w:p w:rsidR="00000000" w:rsidRDefault="00BB3D67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BB3D67">
              <w:rPr>
                <w:color w:val="231F20"/>
              </w:rPr>
              <w:t>osr C 3.3. Aktivno sudjeluje i pridonosi školi i lokalnoj zajednici.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224AC9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BB3D67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pravo, odgovornost, prevencija rizičnih ponašanja</w:t>
            </w:r>
          </w:p>
        </w:tc>
      </w:tr>
      <w:tr w:rsidR="00AA0C99" w:rsidRPr="00FF3B64" w:rsidTr="00224AC9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904898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ins w:id="0" w:author="sk-mpovalec" w:date="2021-09-27T15:21:00Z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i</w:t>
              </w:r>
            </w:ins>
            <w:del w:id="1" w:author="sk-mpovalec" w:date="2021-09-27T15:21:00Z">
              <w:r w:rsidR="00AA6C56" w:rsidDel="0090489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I</w:delText>
              </w:r>
            </w:del>
            <w:r w:rsidR="00AA6C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zraditi </w:t>
            </w:r>
            <w:bookmarkStart w:id="2" w:name="_GoBack"/>
            <w:bookmarkEnd w:id="2"/>
            <w:r w:rsidR="00BB3D67">
              <w:rPr>
                <w:rFonts w:ascii="Times New Roman" w:eastAsia="Times New Roman" w:hAnsi="Times New Roman" w:cs="Times New Roman"/>
                <w:sz w:val="24"/>
                <w:szCs w:val="24"/>
              </w:rPr>
              <w:t>PPT (prilog 1), za učenike: flomasteri, olovke, papiri (bijeli i kolaž), selotejp i ljepilo za papir</w:t>
            </w:r>
          </w:p>
        </w:tc>
      </w:tr>
      <w:tr w:rsidR="00AA0C99" w:rsidRPr="00FF3B64" w:rsidTr="00224AC9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CF47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4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000000" w:rsidRDefault="00717025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70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najavljuje da je cilj današnjeg sata upoznavanje s pravima i odgovornostima djece. </w:t>
            </w:r>
          </w:p>
          <w:p w:rsidR="00000000" w:rsidRDefault="00717025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70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postavlja pitanja:</w:t>
            </w:r>
          </w:p>
          <w:p w:rsidR="00000000" w:rsidRDefault="00717025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70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Znate li koja su vaša prava?</w:t>
            </w:r>
          </w:p>
          <w:p w:rsidR="00000000" w:rsidRDefault="00717025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70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Kako bi se osjećali da vam netko oduzme ta prava?</w:t>
            </w:r>
          </w:p>
          <w:p w:rsidR="00000000" w:rsidRDefault="00717025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70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Ako imate prava, znači li to da nemate nikakve odgovornosti? </w:t>
            </w:r>
          </w:p>
          <w:p w:rsidR="00000000" w:rsidRDefault="00717025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70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Koje su vaše odgovornosti? Nabroji. </w:t>
            </w:r>
          </w:p>
          <w:p w:rsidR="00000000" w:rsidRDefault="00A83AAF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CF47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4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000000" w:rsidRDefault="00717025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70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prikazuje PPT-a (Prilog 1)</w:t>
            </w:r>
          </w:p>
          <w:p w:rsidR="00000000" w:rsidRDefault="00484C7B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Razgovor o sadržaju s PPT-a.</w:t>
            </w:r>
          </w:p>
          <w:p w:rsidR="00000000" w:rsidRDefault="00717025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70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Zadatak:</w:t>
            </w:r>
          </w:p>
          <w:p w:rsidR="00000000" w:rsidRDefault="00717025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70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Odaberi jedno od prava koje si pročitao/pročitala i na temelju njega </w:t>
            </w:r>
            <w:r w:rsidR="00484C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osmisli</w:t>
            </w:r>
            <w:r w:rsidR="00BB3D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plakat</w:t>
            </w:r>
            <w:r w:rsidR="00484C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 oblikuj </w:t>
            </w:r>
            <w:r w:rsidR="00484C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poziv na svoju odgovornost i odgovornost svojih vršnjaka. (Prilog 2)</w:t>
            </w:r>
          </w:p>
          <w:p w:rsidR="00000000" w:rsidRDefault="00484C7B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Izradi i ukrasi</w:t>
            </w:r>
            <w:r w:rsidR="00BB3D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plakat/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podsjetnik na odgovornost koju si osmislio/</w:t>
            </w:r>
            <w:ins w:id="3" w:author="sk-mpovalec" w:date="2021-09-27T15:21:00Z">
              <w:r w:rsidR="0090489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ismisli</w:t>
              </w:r>
            </w:ins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la. </w:t>
            </w:r>
          </w:p>
          <w:p w:rsidR="00000000" w:rsidRDefault="00BB3D67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izrađuju plakate. </w:t>
            </w:r>
          </w:p>
          <w:p w:rsidR="00000000" w:rsidRDefault="00BB3D67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daje dodatne upute i razgovara s učenicima.</w:t>
            </w:r>
          </w:p>
          <w:p w:rsidR="00000000" w:rsidRDefault="00A83AAF">
            <w:pPr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484C7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000000" w:rsidRDefault="00717025">
            <w:pPr>
              <w:ind w:left="708"/>
              <w:jc w:val="both"/>
            </w:pPr>
            <w:r w:rsidRPr="007170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Učenici postavljaju svoje papire na vidljivo mjesto u učionici</w:t>
            </w:r>
            <w:r w:rsidR="00484C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(pano)</w:t>
            </w:r>
            <w:r w:rsidRPr="007170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0210F5" w:rsidRDefault="00A83AAF"/>
    <w:p w:rsidR="00CF4731" w:rsidRDefault="00CF4731">
      <w:pPr>
        <w:tabs>
          <w:tab w:val="left" w:pos="880"/>
          <w:tab w:val="left" w:pos="2960"/>
        </w:tabs>
        <w:spacing w:after="0" w:line="360" w:lineRule="auto"/>
        <w:ind w:left="280"/>
        <w:jc w:val="both"/>
        <w:sectPr w:rsidR="00CF4731" w:rsidSect="008F7F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rPrChange w:id="4" w:author="sk-mpovalec" w:date="2021-09-27T15:22:00Z">
            <w:rPr>
              <w:rFonts w:ascii="Times New Roman" w:hAnsi="Times New Roman" w:cs="Times New Roman"/>
              <w:b/>
            </w:rPr>
          </w:rPrChange>
        </w:rPr>
      </w:pPr>
      <w:r w:rsidRPr="00904898">
        <w:rPr>
          <w:rFonts w:ascii="Times New Roman" w:hAnsi="Times New Roman" w:cs="Times New Roman"/>
          <w:b/>
          <w:sz w:val="24"/>
          <w:szCs w:val="24"/>
          <w:rPrChange w:id="5" w:author="sk-mpovalec" w:date="2021-09-27T15:22:00Z">
            <w:rPr>
              <w:rFonts w:ascii="Times New Roman" w:hAnsi="Times New Roman" w:cs="Times New Roman"/>
              <w:b/>
            </w:rPr>
          </w:rPrChange>
        </w:rPr>
        <w:lastRenderedPageBreak/>
        <w:t>Prilog 1</w:t>
      </w:r>
    </w:p>
    <w:p w:rsidR="00000000" w:rsidRPr="00904898" w:rsidRDefault="00CF4731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PrChange w:id="6" w:author="sk-mpovalec" w:date="2021-09-27T15:22:00Z">
            <w:rPr>
              <w:rFonts w:ascii="Times New Roman" w:hAnsi="Times New Roman" w:cs="Times New Roman"/>
            </w:rPr>
          </w:rPrChange>
        </w:rPr>
      </w:pPr>
      <w:r w:rsidRPr="00904898">
        <w:rPr>
          <w:rFonts w:ascii="Times New Roman" w:hAnsi="Times New Roman" w:cs="Times New Roman"/>
          <w:sz w:val="24"/>
          <w:szCs w:val="24"/>
          <w:rPrChange w:id="7" w:author="sk-mpovalec" w:date="2021-09-27T15:22:00Z">
            <w:rPr>
              <w:rFonts w:ascii="Times New Roman" w:hAnsi="Times New Roman" w:cs="Times New Roman"/>
            </w:rPr>
          </w:rPrChange>
        </w:rPr>
        <w:t>Za PPT:</w:t>
      </w: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PrChange w:id="8" w:author="sk-mpovalec" w:date="2021-09-27T15:22:00Z">
            <w:rPr>
              <w:rFonts w:ascii="Times New Roman" w:hAnsi="Times New Roman" w:cs="Times New Roman"/>
            </w:rPr>
          </w:rPrChange>
        </w:rPr>
      </w:pPr>
      <w:r w:rsidRPr="00904898">
        <w:rPr>
          <w:rFonts w:ascii="Times New Roman" w:hAnsi="Times New Roman" w:cs="Times New Roman"/>
          <w:sz w:val="24"/>
          <w:szCs w:val="24"/>
          <w:rPrChange w:id="9" w:author="sk-mpovalec" w:date="2021-09-27T15:22:00Z">
            <w:rPr>
              <w:rFonts w:ascii="Times New Roman" w:hAnsi="Times New Roman" w:cs="Times New Roman"/>
            </w:rPr>
          </w:rPrChange>
        </w:rPr>
        <w:t>Imaš pravo prakticirati vlastitu kulturu, jezik i vjeroispovijest ili neke druge koje izabereš.</w:t>
      </w: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PrChange w:id="10" w:author="sk-mpovalec" w:date="2021-09-27T15:22:00Z">
            <w:rPr>
              <w:rFonts w:ascii="Times New Roman" w:hAnsi="Times New Roman" w:cs="Times New Roman"/>
            </w:rPr>
          </w:rPrChange>
        </w:rPr>
      </w:pPr>
      <w:r w:rsidRPr="00904898">
        <w:rPr>
          <w:rFonts w:ascii="Times New Roman" w:hAnsi="Times New Roman" w:cs="Times New Roman"/>
          <w:sz w:val="24"/>
          <w:szCs w:val="24"/>
          <w:rPrChange w:id="11" w:author="sk-mpovalec" w:date="2021-09-27T15:22:00Z">
            <w:rPr>
              <w:rFonts w:ascii="Times New Roman" w:hAnsi="Times New Roman" w:cs="Times New Roman"/>
            </w:rPr>
          </w:rPrChange>
        </w:rPr>
        <w:t>Imaš pravo na pomoć od vlade ako si siromašan ili u nevolji.</w:t>
      </w: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PrChange w:id="12" w:author="sk-mpovalec" w:date="2021-09-27T15:22:00Z">
            <w:rPr>
              <w:rFonts w:ascii="Times New Roman" w:hAnsi="Times New Roman" w:cs="Times New Roman"/>
            </w:rPr>
          </w:rPrChange>
        </w:rPr>
      </w:pPr>
      <w:r w:rsidRPr="00904898">
        <w:rPr>
          <w:rFonts w:ascii="Times New Roman" w:hAnsi="Times New Roman" w:cs="Times New Roman"/>
          <w:sz w:val="24"/>
          <w:szCs w:val="24"/>
          <w:rPrChange w:id="13" w:author="sk-mpovalec" w:date="2021-09-27T15:22:00Z">
            <w:rPr>
              <w:rFonts w:ascii="Times New Roman" w:hAnsi="Times New Roman" w:cs="Times New Roman"/>
            </w:rPr>
          </w:rPrChange>
        </w:rPr>
        <w:t>Imaš pravo na odmor, igru i uključivanje u različite aktivnosti.</w:t>
      </w: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PrChange w:id="14" w:author="sk-mpovalec" w:date="2021-09-27T15:22:00Z">
            <w:rPr>
              <w:rFonts w:ascii="Times New Roman" w:hAnsi="Times New Roman" w:cs="Times New Roman"/>
            </w:rPr>
          </w:rPrChange>
        </w:rPr>
      </w:pPr>
      <w:r w:rsidRPr="00904898">
        <w:rPr>
          <w:rFonts w:ascii="Times New Roman" w:hAnsi="Times New Roman" w:cs="Times New Roman"/>
          <w:sz w:val="24"/>
          <w:szCs w:val="24"/>
          <w:rPrChange w:id="15" w:author="sk-mpovalec" w:date="2021-09-27T15:22:00Z">
            <w:rPr>
              <w:rFonts w:ascii="Times New Roman" w:hAnsi="Times New Roman" w:cs="Times New Roman"/>
            </w:rPr>
          </w:rPrChange>
        </w:rPr>
        <w:t>Imaš pravo na kvalitetno obrazovanje. Trebaš biti ohrabrivan na pohađanje škole do najvišeg stupnja kojeg možeš postići.</w:t>
      </w: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PrChange w:id="16" w:author="sk-mpovalec" w:date="2021-09-27T15:22:00Z">
            <w:rPr>
              <w:rFonts w:ascii="Times New Roman" w:hAnsi="Times New Roman" w:cs="Times New Roman"/>
            </w:rPr>
          </w:rPrChange>
        </w:rPr>
      </w:pPr>
      <w:r w:rsidRPr="00904898">
        <w:rPr>
          <w:rFonts w:ascii="Times New Roman" w:hAnsi="Times New Roman" w:cs="Times New Roman"/>
          <w:sz w:val="24"/>
          <w:szCs w:val="24"/>
          <w:rPrChange w:id="17" w:author="sk-mpovalec" w:date="2021-09-27T15:22:00Z">
            <w:rPr>
              <w:rFonts w:ascii="Times New Roman" w:hAnsi="Times New Roman" w:cs="Times New Roman"/>
            </w:rPr>
          </w:rPrChange>
        </w:rPr>
        <w:t>Imaš pravo na ispravnu vodu za piće, kvalitetnu hranu, čistu i sigurnu okolinu.</w:t>
      </w: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PrChange w:id="18" w:author="sk-mpovalec" w:date="2021-09-27T15:22:00Z">
            <w:rPr>
              <w:rFonts w:ascii="Times New Roman" w:hAnsi="Times New Roman" w:cs="Times New Roman"/>
            </w:rPr>
          </w:rPrChange>
        </w:rPr>
      </w:pPr>
      <w:r w:rsidRPr="00904898">
        <w:rPr>
          <w:rFonts w:ascii="Times New Roman" w:hAnsi="Times New Roman" w:cs="Times New Roman"/>
          <w:sz w:val="24"/>
          <w:szCs w:val="24"/>
          <w:rPrChange w:id="19" w:author="sk-mpovalec" w:date="2021-09-27T15:22:00Z">
            <w:rPr>
              <w:rFonts w:ascii="Times New Roman" w:hAnsi="Times New Roman" w:cs="Times New Roman"/>
            </w:rPr>
          </w:rPrChange>
        </w:rPr>
        <w:t>Nikome nije dozvoljeno kažnjavati te na okrutan ili štetan način.</w:t>
      </w: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PrChange w:id="20" w:author="sk-mpovalec" w:date="2021-09-27T15:22:00Z">
            <w:rPr>
              <w:rFonts w:ascii="Times New Roman" w:hAnsi="Times New Roman" w:cs="Times New Roman"/>
            </w:rPr>
          </w:rPrChange>
        </w:rPr>
      </w:pPr>
      <w:r w:rsidRPr="00904898">
        <w:rPr>
          <w:rFonts w:ascii="Times New Roman" w:hAnsi="Times New Roman" w:cs="Times New Roman"/>
          <w:sz w:val="24"/>
          <w:szCs w:val="24"/>
          <w:rPrChange w:id="21" w:author="sk-mpovalec" w:date="2021-09-27T15:22:00Z">
            <w:rPr>
              <w:rFonts w:ascii="Times New Roman" w:hAnsi="Times New Roman" w:cs="Times New Roman"/>
            </w:rPr>
          </w:rPrChange>
        </w:rPr>
        <w:t>Imaš pravo biti zaštićen od nanošenja boli i lošeg postupanja, tjelesnog ili psihičkog.</w:t>
      </w: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PrChange w:id="22" w:author="sk-mpovalec" w:date="2021-09-27T15:22:00Z">
            <w:rPr>
              <w:rFonts w:ascii="Times New Roman" w:hAnsi="Times New Roman" w:cs="Times New Roman"/>
            </w:rPr>
          </w:rPrChange>
        </w:rPr>
      </w:pPr>
      <w:r w:rsidRPr="00904898">
        <w:rPr>
          <w:rFonts w:ascii="Times New Roman" w:hAnsi="Times New Roman" w:cs="Times New Roman"/>
          <w:sz w:val="24"/>
          <w:szCs w:val="24"/>
          <w:rPrChange w:id="23" w:author="sk-mpovalec" w:date="2021-09-27T15:22:00Z">
            <w:rPr>
              <w:rFonts w:ascii="Times New Roman" w:hAnsi="Times New Roman" w:cs="Times New Roman"/>
            </w:rPr>
          </w:rPrChange>
        </w:rPr>
        <w:t>Imaš pravo da te se posluša kada izražavaš svoje mišljenje.</w:t>
      </w: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PrChange w:id="24" w:author="sk-mpovalec" w:date="2021-09-27T15:22:00Z">
            <w:rPr>
              <w:rFonts w:ascii="Times New Roman" w:hAnsi="Times New Roman" w:cs="Times New Roman"/>
            </w:rPr>
          </w:rPrChange>
        </w:rPr>
      </w:pPr>
      <w:r w:rsidRPr="00904898">
        <w:rPr>
          <w:rFonts w:ascii="Times New Roman" w:hAnsi="Times New Roman" w:cs="Times New Roman"/>
          <w:sz w:val="24"/>
          <w:szCs w:val="24"/>
          <w:rPrChange w:id="25" w:author="sk-mpovalec" w:date="2021-09-27T15:22:00Z">
            <w:rPr>
              <w:rFonts w:ascii="Times New Roman" w:hAnsi="Times New Roman" w:cs="Times New Roman"/>
            </w:rPr>
          </w:rPrChange>
        </w:rPr>
        <w:t>Imaš pravo na najbolju moguću zdravstvenu skrb, i informacije koje će ti pomoći da budeš zdrav i zdravo rasteš.</w:t>
      </w: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PrChange w:id="26" w:author="sk-mpovalec" w:date="2021-09-27T15:22:00Z">
            <w:rPr>
              <w:rFonts w:ascii="Times New Roman" w:hAnsi="Times New Roman" w:cs="Times New Roman"/>
            </w:rPr>
          </w:rPrChange>
        </w:rPr>
      </w:pPr>
      <w:r w:rsidRPr="00904898">
        <w:rPr>
          <w:rFonts w:ascii="Times New Roman" w:hAnsi="Times New Roman" w:cs="Times New Roman"/>
          <w:sz w:val="24"/>
          <w:szCs w:val="24"/>
          <w:rPrChange w:id="27" w:author="sk-mpovalec" w:date="2021-09-27T15:22:00Z">
            <w:rPr>
              <w:rFonts w:ascii="Times New Roman" w:hAnsi="Times New Roman" w:cs="Times New Roman"/>
            </w:rPr>
          </w:rPrChange>
        </w:rPr>
        <w:t>Imaš pravo znati svoja prava! Odrasli trebaju znati za ova prava i pomoći tebi da saznaš za njih.</w:t>
      </w: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PrChange w:id="28" w:author="sk-mpovalec" w:date="2021-09-27T15:22:00Z">
            <w:rPr>
              <w:rFonts w:ascii="Times New Roman" w:hAnsi="Times New Roman" w:cs="Times New Roman"/>
            </w:rPr>
          </w:rPrChange>
        </w:rPr>
      </w:pPr>
      <w:r w:rsidRPr="00904898">
        <w:rPr>
          <w:rFonts w:ascii="Times New Roman" w:hAnsi="Times New Roman" w:cs="Times New Roman"/>
          <w:sz w:val="24"/>
          <w:szCs w:val="24"/>
          <w:rPrChange w:id="29" w:author="sk-mpovalec" w:date="2021-09-27T15:22:00Z">
            <w:rPr>
              <w:rFonts w:ascii="Times New Roman" w:hAnsi="Times New Roman" w:cs="Times New Roman"/>
            </w:rPr>
          </w:rPrChange>
        </w:rPr>
        <w:t>Kada saznaš za svoja prava dužan/na si ih reći drugoj djeci te učiti sve da ta prava i poštuju.</w:t>
      </w: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ind w:left="280"/>
        <w:jc w:val="right"/>
        <w:rPr>
          <w:rFonts w:ascii="Times New Roman" w:hAnsi="Times New Roman" w:cs="Times New Roman"/>
          <w:i/>
          <w:sz w:val="24"/>
          <w:szCs w:val="24"/>
          <w:rPrChange w:id="30" w:author="sk-mpovalec" w:date="2021-09-27T15:22:00Z">
            <w:rPr>
              <w:rFonts w:ascii="Times New Roman" w:hAnsi="Times New Roman" w:cs="Times New Roman"/>
              <w:i/>
              <w:sz w:val="20"/>
              <w:szCs w:val="20"/>
            </w:rPr>
          </w:rPrChange>
        </w:rPr>
      </w:pPr>
      <w:r w:rsidRPr="00904898">
        <w:rPr>
          <w:rFonts w:ascii="Times New Roman" w:hAnsi="Times New Roman" w:cs="Times New Roman"/>
          <w:i/>
          <w:sz w:val="24"/>
          <w:szCs w:val="24"/>
          <w:rPrChange w:id="31" w:author="sk-mpovalec" w:date="2021-09-27T15:22:00Z">
            <w:rPr>
              <w:rFonts w:ascii="Times New Roman" w:hAnsi="Times New Roman" w:cs="Times New Roman"/>
              <w:i/>
              <w:sz w:val="20"/>
              <w:szCs w:val="20"/>
            </w:rPr>
          </w:rPrChange>
        </w:rPr>
        <w:t>Preuzeto sa stranica Poliklinike za zaštitu djece i mladih grada Zagreba</w:t>
      </w:r>
    </w:p>
    <w:p w:rsidR="00000000" w:rsidRPr="00904898" w:rsidRDefault="00717025">
      <w:pPr>
        <w:tabs>
          <w:tab w:val="left" w:pos="880"/>
          <w:tab w:val="left" w:pos="2960"/>
        </w:tabs>
        <w:spacing w:after="0" w:line="360" w:lineRule="auto"/>
        <w:ind w:left="280"/>
        <w:jc w:val="right"/>
        <w:rPr>
          <w:rFonts w:ascii="Times New Roman" w:hAnsi="Times New Roman" w:cs="Times New Roman"/>
          <w:i/>
          <w:sz w:val="24"/>
          <w:szCs w:val="24"/>
          <w:rPrChange w:id="32" w:author="sk-mpovalec" w:date="2021-09-27T15:22:00Z">
            <w:rPr>
              <w:rFonts w:ascii="Times New Roman" w:hAnsi="Times New Roman" w:cs="Times New Roman"/>
              <w:i/>
              <w:sz w:val="20"/>
              <w:szCs w:val="20"/>
            </w:rPr>
          </w:rPrChange>
        </w:rPr>
      </w:pPr>
      <w:r w:rsidRPr="00904898">
        <w:rPr>
          <w:rFonts w:ascii="Times New Roman" w:hAnsi="Times New Roman" w:cs="Times New Roman"/>
          <w:i/>
          <w:sz w:val="24"/>
          <w:szCs w:val="24"/>
          <w:rPrChange w:id="33" w:author="sk-mpovalec" w:date="2021-09-27T15:22:00Z">
            <w:rPr>
              <w:rFonts w:ascii="Times New Roman" w:hAnsi="Times New Roman" w:cs="Times New Roman"/>
              <w:i/>
              <w:sz w:val="20"/>
              <w:szCs w:val="20"/>
            </w:rPr>
          </w:rPrChange>
        </w:rPr>
        <w:fldChar w:fldCharType="begin"/>
      </w:r>
      <w:r w:rsidRPr="00904898">
        <w:rPr>
          <w:rFonts w:ascii="Times New Roman" w:hAnsi="Times New Roman" w:cs="Times New Roman"/>
          <w:i/>
          <w:sz w:val="24"/>
          <w:szCs w:val="24"/>
          <w:rPrChange w:id="34" w:author="sk-mpovalec" w:date="2021-09-27T15:22:00Z">
            <w:rPr>
              <w:rFonts w:ascii="Times New Roman" w:hAnsi="Times New Roman" w:cs="Times New Roman"/>
              <w:i/>
              <w:sz w:val="20"/>
              <w:szCs w:val="20"/>
            </w:rPr>
          </w:rPrChange>
        </w:rPr>
        <w:instrText xml:space="preserve"> HYPERLINK "https://www.poliklinika-djeca.hr" </w:instrText>
      </w:r>
      <w:r w:rsidRPr="00904898">
        <w:rPr>
          <w:rFonts w:ascii="Times New Roman" w:hAnsi="Times New Roman" w:cs="Times New Roman"/>
          <w:i/>
          <w:sz w:val="24"/>
          <w:szCs w:val="24"/>
          <w:rPrChange w:id="35" w:author="sk-mpovalec" w:date="2021-09-27T15:22:00Z">
            <w:rPr>
              <w:rFonts w:ascii="Times New Roman" w:hAnsi="Times New Roman" w:cs="Times New Roman"/>
              <w:i/>
              <w:sz w:val="20"/>
              <w:szCs w:val="20"/>
            </w:rPr>
          </w:rPrChange>
        </w:rPr>
        <w:fldChar w:fldCharType="separate"/>
      </w:r>
      <w:r w:rsidRPr="00904898">
        <w:rPr>
          <w:rStyle w:val="Hyperlink"/>
          <w:rFonts w:ascii="Times New Roman" w:hAnsi="Times New Roman" w:cs="Times New Roman"/>
          <w:i/>
          <w:sz w:val="24"/>
          <w:szCs w:val="24"/>
          <w:rPrChange w:id="36" w:author="sk-mpovalec" w:date="2021-09-27T15:22:00Z">
            <w:rPr>
              <w:rStyle w:val="Hyperlink"/>
              <w:rFonts w:ascii="Times New Roman" w:hAnsi="Times New Roman" w:cs="Times New Roman"/>
              <w:i/>
              <w:sz w:val="20"/>
              <w:szCs w:val="20"/>
            </w:rPr>
          </w:rPrChange>
        </w:rPr>
        <w:t>https://www.poliklinika-djeca.hr</w:t>
      </w:r>
      <w:r w:rsidRPr="00904898">
        <w:rPr>
          <w:rFonts w:ascii="Times New Roman" w:hAnsi="Times New Roman" w:cs="Times New Roman"/>
          <w:i/>
          <w:sz w:val="24"/>
          <w:szCs w:val="24"/>
          <w:rPrChange w:id="37" w:author="sk-mpovalec" w:date="2021-09-27T15:22:00Z">
            <w:rPr>
              <w:rFonts w:ascii="Times New Roman" w:hAnsi="Times New Roman" w:cs="Times New Roman"/>
              <w:i/>
              <w:sz w:val="20"/>
              <w:szCs w:val="20"/>
            </w:rPr>
          </w:rPrChange>
        </w:rPr>
        <w:fldChar w:fldCharType="end"/>
      </w:r>
      <w:r w:rsidRPr="00904898">
        <w:rPr>
          <w:rFonts w:ascii="Times New Roman" w:hAnsi="Times New Roman" w:cs="Times New Roman"/>
          <w:i/>
          <w:sz w:val="24"/>
          <w:szCs w:val="24"/>
          <w:rPrChange w:id="38" w:author="sk-mpovalec" w:date="2021-09-27T15:22:00Z">
            <w:rPr>
              <w:rFonts w:ascii="Times New Roman" w:hAnsi="Times New Roman" w:cs="Times New Roman"/>
              <w:i/>
              <w:sz w:val="20"/>
              <w:szCs w:val="20"/>
            </w:rPr>
          </w:rPrChange>
        </w:rPr>
        <w:t xml:space="preserve"> </w:t>
      </w:r>
    </w:p>
    <w:p w:rsidR="00000000" w:rsidRPr="00904898" w:rsidRDefault="00A83AAF">
      <w:pPr>
        <w:tabs>
          <w:tab w:val="left" w:pos="880"/>
          <w:tab w:val="left" w:pos="2960"/>
        </w:tabs>
        <w:spacing w:after="0" w:line="360" w:lineRule="auto"/>
        <w:ind w:left="280"/>
        <w:rPr>
          <w:rFonts w:ascii="Times New Roman" w:hAnsi="Times New Roman" w:cs="Times New Roman"/>
          <w:b/>
          <w:sz w:val="24"/>
          <w:szCs w:val="24"/>
          <w:rPrChange w:id="39" w:author="sk-mpovalec" w:date="2021-09-27T15:22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:rsidR="00000000" w:rsidRPr="00904898" w:rsidRDefault="00484C7B">
      <w:pPr>
        <w:tabs>
          <w:tab w:val="left" w:pos="880"/>
          <w:tab w:val="left" w:pos="2960"/>
        </w:tabs>
        <w:spacing w:after="0" w:line="360" w:lineRule="auto"/>
        <w:ind w:left="280"/>
        <w:rPr>
          <w:rFonts w:ascii="Times New Roman" w:hAnsi="Times New Roman" w:cs="Times New Roman"/>
          <w:b/>
          <w:sz w:val="24"/>
          <w:szCs w:val="24"/>
          <w:rPrChange w:id="40" w:author="sk-mpovalec" w:date="2021-09-27T15:22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  <w:r w:rsidRPr="00904898">
        <w:rPr>
          <w:rFonts w:ascii="Times New Roman" w:hAnsi="Times New Roman" w:cs="Times New Roman"/>
          <w:b/>
          <w:sz w:val="24"/>
          <w:szCs w:val="24"/>
          <w:rPrChange w:id="41" w:author="sk-mpovalec" w:date="2021-09-27T15:22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>Prilog 2</w:t>
      </w:r>
    </w:p>
    <w:p w:rsidR="00A83AAF" w:rsidRPr="00904898" w:rsidRDefault="00A83AAF">
      <w:pPr>
        <w:tabs>
          <w:tab w:val="left" w:pos="880"/>
          <w:tab w:val="left" w:pos="2960"/>
        </w:tabs>
        <w:spacing w:after="0" w:line="360" w:lineRule="auto"/>
        <w:ind w:left="280"/>
        <w:rPr>
          <w:rFonts w:ascii="Times New Roman" w:hAnsi="Times New Roman" w:cs="Times New Roman"/>
          <w:b/>
          <w:sz w:val="24"/>
          <w:szCs w:val="24"/>
          <w:rPrChange w:id="42" w:author="sk-mpovalec" w:date="2021-09-27T15:22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  <w:r w:rsidRPr="00904898">
        <w:rPr>
          <w:rFonts w:ascii="Times New Roman" w:hAnsi="Times New Roman" w:cs="Times New Roman"/>
          <w:b/>
          <w:noProof/>
          <w:sz w:val="24"/>
          <w:szCs w:val="24"/>
          <w:rPrChange w:id="43" w:author="sk-mpovalec" w:date="2021-09-27T15:22:00Z">
            <w:rPr>
              <w:rFonts w:ascii="Times New Roman" w:hAnsi="Times New Roman" w:cs="Times New Roman"/>
              <w:b/>
              <w:noProof/>
              <w:sz w:val="24"/>
              <w:szCs w:val="24"/>
            </w:rPr>
          </w:rPrChange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678815</wp:posOffset>
            </wp:positionV>
            <wp:extent cx="3310255" cy="3304540"/>
            <wp:effectExtent l="0" t="0" r="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330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17025" w:rsidRPr="00904898">
        <w:rPr>
          <w:rFonts w:ascii="Times New Roman" w:hAnsi="Times New Roman" w:cs="Times New Roman"/>
          <w:b/>
          <w:noProof/>
          <w:sz w:val="24"/>
          <w:szCs w:val="24"/>
          <w:rPrChange w:id="44" w:author="sk-mpovalec" w:date="2021-09-27T15:22:00Z">
            <w:rPr>
              <w:rFonts w:ascii="Times New Roman" w:hAnsi="Times New Roman" w:cs="Times New Roman"/>
              <w:b/>
              <w:noProof/>
              <w:sz w:val="24"/>
              <w:szCs w:val="24"/>
            </w:rPr>
          </w:rPrChange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39" type="#_x0000_t202" style="position:absolute;left:0;text-align:left;margin-left:285.55pt;margin-top:146.45pt;width:127.8pt;height:72.5pt;z-index:25167564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" filled="f" stroked="f">
            <v:textbox>
              <w:txbxContent>
                <w:p w:rsidR="00000000" w:rsidRDefault="00484C7B">
                  <w:pPr>
                    <w:jc w:val="center"/>
                  </w:pPr>
                  <w:r>
                    <w:t>Odgovorno se odnosi prema školskim obavezama.</w:t>
                  </w:r>
                </w:p>
              </w:txbxContent>
            </v:textbox>
            <w10:wrap type="square"/>
          </v:shape>
        </w:pict>
      </w:r>
      <w:r w:rsidR="00717025" w:rsidRPr="00904898">
        <w:rPr>
          <w:rFonts w:ascii="Times New Roman" w:hAnsi="Times New Roman" w:cs="Times New Roman"/>
          <w:b/>
          <w:noProof/>
          <w:sz w:val="24"/>
          <w:szCs w:val="24"/>
          <w:rPrChange w:id="45" w:author="sk-mpovalec" w:date="2021-09-27T15:22:00Z">
            <w:rPr>
              <w:rFonts w:ascii="Times New Roman" w:hAnsi="Times New Roman" w:cs="Times New Roman"/>
              <w:b/>
              <w:noProof/>
              <w:sz w:val="24"/>
              <w:szCs w:val="24"/>
            </w:rPr>
          </w:rPrChange>
        </w:rPr>
        <w:pict>
          <v:shape id="_x0000_s1040" type="#_x0000_t202" style="position:absolute;left:0;text-align:left;margin-left:47.35pt;margin-top:138.55pt;width:127.8pt;height:72.5pt;z-index:25167155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" filled="f" stroked="f">
            <v:textbox>
              <w:txbxContent>
                <w:p w:rsidR="00000000" w:rsidRDefault="00484C7B">
                  <w:pPr>
                    <w:jc w:val="center"/>
                  </w:pPr>
                  <w:r>
                    <w:t xml:space="preserve">Odgovoran </w:t>
                  </w:r>
                  <w:r>
                    <w:t>si lijepo se odnositi prema drugima i ne nanositi im psihičku ili fizičku bol!</w:t>
                  </w:r>
                </w:p>
              </w:txbxContent>
            </v:textbox>
            <w10:wrap type="square"/>
          </v:shape>
        </w:pict>
      </w:r>
      <w:r w:rsidRPr="00904898">
        <w:rPr>
          <w:rFonts w:ascii="Times New Roman" w:hAnsi="Times New Roman" w:cs="Times New Roman"/>
          <w:b/>
          <w:noProof/>
          <w:sz w:val="24"/>
          <w:szCs w:val="24"/>
          <w:rPrChange w:id="46" w:author="sk-mpovalec" w:date="2021-09-27T15:22:00Z">
            <w:rPr>
              <w:rFonts w:ascii="Times New Roman" w:hAnsi="Times New Roman" w:cs="Times New Roman"/>
              <w:b/>
              <w:noProof/>
              <w:sz w:val="24"/>
              <w:szCs w:val="24"/>
            </w:rPr>
          </w:rPrChange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-221615</wp:posOffset>
            </wp:positionH>
            <wp:positionV relativeFrom="paragraph">
              <wp:posOffset>641985</wp:posOffset>
            </wp:positionV>
            <wp:extent cx="3307080" cy="3307080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sspng-flower-picture-frame-wreath-clip-art-floral-frame-transparent-png-5a78cdf7e1d483.16358808151786648792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080" cy="3307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83AAF" w:rsidRPr="00904898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26149"/>
    <w:multiLevelType w:val="hybridMultilevel"/>
    <w:tmpl w:val="BC188F10"/>
    <w:lvl w:ilvl="0" w:tplc="ECAE8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3CC43CE"/>
    <w:multiLevelType w:val="hybridMultilevel"/>
    <w:tmpl w:val="9ED25120"/>
    <w:lvl w:ilvl="0" w:tplc="8D28B9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0560D"/>
    <w:multiLevelType w:val="hybridMultilevel"/>
    <w:tmpl w:val="7E76D3B0"/>
    <w:lvl w:ilvl="0" w:tplc="47C6EE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1470FC"/>
    <w:rsid w:val="001629B0"/>
    <w:rsid w:val="001B3503"/>
    <w:rsid w:val="00224AC9"/>
    <w:rsid w:val="00285FDE"/>
    <w:rsid w:val="002D523A"/>
    <w:rsid w:val="002E41D1"/>
    <w:rsid w:val="002E7A17"/>
    <w:rsid w:val="003037BC"/>
    <w:rsid w:val="00313FEB"/>
    <w:rsid w:val="00392DA1"/>
    <w:rsid w:val="003F3103"/>
    <w:rsid w:val="00442C58"/>
    <w:rsid w:val="004612F5"/>
    <w:rsid w:val="00484C7B"/>
    <w:rsid w:val="004B1390"/>
    <w:rsid w:val="00524139"/>
    <w:rsid w:val="005422B4"/>
    <w:rsid w:val="005462F0"/>
    <w:rsid w:val="00573494"/>
    <w:rsid w:val="00582218"/>
    <w:rsid w:val="00582FDF"/>
    <w:rsid w:val="00662406"/>
    <w:rsid w:val="006F2345"/>
    <w:rsid w:val="00717025"/>
    <w:rsid w:val="00721E30"/>
    <w:rsid w:val="00727BE9"/>
    <w:rsid w:val="0076434B"/>
    <w:rsid w:val="007B6EFC"/>
    <w:rsid w:val="00810E10"/>
    <w:rsid w:val="00890A0A"/>
    <w:rsid w:val="008B1991"/>
    <w:rsid w:val="008E196B"/>
    <w:rsid w:val="008F7F57"/>
    <w:rsid w:val="00904898"/>
    <w:rsid w:val="00914C7D"/>
    <w:rsid w:val="009354AB"/>
    <w:rsid w:val="0093633A"/>
    <w:rsid w:val="00936FB8"/>
    <w:rsid w:val="0094732F"/>
    <w:rsid w:val="00A05332"/>
    <w:rsid w:val="00A21741"/>
    <w:rsid w:val="00A3137C"/>
    <w:rsid w:val="00A51938"/>
    <w:rsid w:val="00A83AAF"/>
    <w:rsid w:val="00AA0C99"/>
    <w:rsid w:val="00AA6C56"/>
    <w:rsid w:val="00B0376B"/>
    <w:rsid w:val="00B12CEE"/>
    <w:rsid w:val="00B37FF9"/>
    <w:rsid w:val="00BB3D67"/>
    <w:rsid w:val="00C270CC"/>
    <w:rsid w:val="00C55B2E"/>
    <w:rsid w:val="00C877EE"/>
    <w:rsid w:val="00C94C82"/>
    <w:rsid w:val="00CA696E"/>
    <w:rsid w:val="00CC72EB"/>
    <w:rsid w:val="00CD737E"/>
    <w:rsid w:val="00CF4731"/>
    <w:rsid w:val="00D04ECA"/>
    <w:rsid w:val="00D1524C"/>
    <w:rsid w:val="00D302E4"/>
    <w:rsid w:val="00D36EF2"/>
    <w:rsid w:val="00D77B78"/>
    <w:rsid w:val="00D9679A"/>
    <w:rsid w:val="00E260E8"/>
    <w:rsid w:val="00E31005"/>
    <w:rsid w:val="00E430E3"/>
    <w:rsid w:val="00E64353"/>
    <w:rsid w:val="00ED7147"/>
    <w:rsid w:val="00F06E19"/>
    <w:rsid w:val="00F170EF"/>
    <w:rsid w:val="00F234AE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44979-9041-4B83-B8EE-FCFB51D1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sk-mpovalec</dc:creator>
  <cp:lastModifiedBy>sk-mpovalec</cp:lastModifiedBy>
  <cp:revision>14</cp:revision>
  <dcterms:created xsi:type="dcterms:W3CDTF">2021-09-18T20:41:00Z</dcterms:created>
  <dcterms:modified xsi:type="dcterms:W3CDTF">2021-09-27T13:22:00Z</dcterms:modified>
</cp:coreProperties>
</file>